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4D35A836" w:rsidR="00FE71B8" w:rsidRPr="00DF2302" w:rsidRDefault="00BC024F"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Pr>
          <w:sz w:val="24"/>
          <w:szCs w:val="24"/>
        </w:rPr>
        <w:t xml:space="preserve">      </w:t>
      </w:r>
      <w:r w:rsidR="00CF7D02"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Pr>
          <w:sz w:val="24"/>
          <w:szCs w:val="24"/>
        </w:rPr>
        <w:t xml:space="preserve"> 24-G002-24</w:t>
      </w:r>
      <w:r w:rsidR="00993409" w:rsidRPr="00DF2302">
        <w:rPr>
          <w:sz w:val="24"/>
          <w:szCs w:val="24"/>
        </w:rPr>
        <w:tab/>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2C622905"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3B3C3C">
        <w:rPr>
          <w:rFonts w:ascii="Calibri" w:hAnsi="Calibri" w:cs="Calibri"/>
          <w:highlight w:val="yellow"/>
          <w:lang w:val="en-GB"/>
        </w:rPr>
        <w:t>AUD</w:t>
      </w:r>
      <w:r w:rsidRPr="007E69E7">
        <w:rPr>
          <w:rFonts w:ascii="Calibri" w:hAnsi="Calibri" w:cs="Calibri"/>
          <w:highlight w:val="yellow"/>
          <w:lang w:val="en-GB"/>
        </w:rPr>
        <w:t>$</w:t>
      </w:r>
      <w:r w:rsidR="00983690">
        <w:rPr>
          <w:rFonts w:ascii="Calibri" w:hAnsi="Calibri" w:cs="Calibri"/>
          <w:lang w:val="en-GB"/>
        </w:rPr>
        <w:t>16</w:t>
      </w:r>
      <w:r w:rsidR="0033398D">
        <w:rPr>
          <w:rFonts w:ascii="Calibri" w:hAnsi="Calibri" w:cs="Calibri"/>
          <w:lang w:val="en-GB"/>
        </w:rPr>
        <w:t>,000.00</w:t>
      </w:r>
      <w:r w:rsidRPr="00DF2302">
        <w:rPr>
          <w:rFonts w:ascii="Calibri" w:hAnsi="Calibri" w:cs="Calibri"/>
          <w:lang w:val="en-GB"/>
        </w:rPr>
        <w:t xml:space="preserve">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7E69E7" w:rsidRPr="00DF2302" w14:paraId="053B03DF" w14:textId="77777777" w:rsidTr="006E17EC">
        <w:trPr>
          <w:cantSplit/>
          <w:tblHeader/>
        </w:trPr>
        <w:tc>
          <w:tcPr>
            <w:tcW w:w="2430" w:type="dxa"/>
            <w:vAlign w:val="center"/>
          </w:tcPr>
          <w:p w14:paraId="5B4EEC3C" w14:textId="461BD486" w:rsidR="007E69E7" w:rsidRPr="007E69E7" w:rsidRDefault="007E69E7" w:rsidP="007E69E7">
            <w:pPr>
              <w:pStyle w:val="TableContents"/>
              <w:rPr>
                <w:rFonts w:asciiTheme="minorHAnsi" w:hAnsiTheme="minorHAnsi"/>
                <w:sz w:val="22"/>
                <w:szCs w:val="22"/>
                <w:highlight w:val="yellow"/>
                <w:lang w:eastAsia="en-US"/>
              </w:rPr>
            </w:pPr>
            <w:r w:rsidRPr="007E69E7">
              <w:rPr>
                <w:rFonts w:asciiTheme="minorHAnsi" w:hAnsiTheme="minorHAnsi"/>
                <w:sz w:val="22"/>
                <w:szCs w:val="22"/>
                <w:highlight w:val="yellow"/>
                <w:lang w:eastAsia="en-US"/>
              </w:rPr>
              <w:t>Firm/consortium’s experience and reputation with similar supply of Goods</w:t>
            </w:r>
          </w:p>
        </w:tc>
        <w:tc>
          <w:tcPr>
            <w:tcW w:w="5367" w:type="dxa"/>
          </w:tcPr>
          <w:p w14:paraId="3ADDF29E" w14:textId="11F72D1F" w:rsidR="007E69E7" w:rsidRPr="00A657B9" w:rsidRDefault="007E69E7" w:rsidP="00A657B9">
            <w:pPr>
              <w:pStyle w:val="TableContents"/>
              <w:numPr>
                <w:ilvl w:val="0"/>
                <w:numId w:val="3"/>
              </w:numPr>
              <w:rPr>
                <w:rFonts w:asciiTheme="minorHAnsi" w:hAnsiTheme="minorHAnsi"/>
                <w:sz w:val="22"/>
                <w:szCs w:val="22"/>
                <w:highlight w:val="yellow"/>
              </w:rPr>
            </w:pPr>
            <w:r w:rsidRPr="00A657B9">
              <w:rPr>
                <w:rFonts w:asciiTheme="minorHAnsi" w:hAnsiTheme="minorHAnsi"/>
                <w:sz w:val="22"/>
                <w:szCs w:val="22"/>
                <w:highlight w:val="yellow"/>
              </w:rPr>
              <w:t>2 references to be provided</w:t>
            </w:r>
          </w:p>
        </w:tc>
        <w:tc>
          <w:tcPr>
            <w:tcW w:w="1360" w:type="dxa"/>
            <w:vAlign w:val="center"/>
          </w:tcPr>
          <w:p w14:paraId="6FB170A3" w14:textId="425E2E09" w:rsidR="007E69E7" w:rsidRPr="007E69E7" w:rsidRDefault="00205883" w:rsidP="007E69E7">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7E69E7" w:rsidRPr="00DF2302" w14:paraId="613F68D6" w14:textId="77777777" w:rsidTr="006E17EC">
        <w:trPr>
          <w:cantSplit/>
          <w:tblHeader/>
        </w:trPr>
        <w:tc>
          <w:tcPr>
            <w:tcW w:w="2430" w:type="dxa"/>
            <w:vAlign w:val="center"/>
          </w:tcPr>
          <w:p w14:paraId="44102FCB" w14:textId="4EF7DFDA" w:rsidR="007E69E7" w:rsidRPr="007E69E7" w:rsidRDefault="00205883" w:rsidP="007E69E7">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 xml:space="preserve">Specification, Business license, warranty, </w:t>
            </w:r>
            <w:r w:rsidR="00983690">
              <w:rPr>
                <w:rFonts w:asciiTheme="minorHAnsi" w:hAnsiTheme="minorHAnsi"/>
                <w:sz w:val="22"/>
                <w:szCs w:val="22"/>
                <w:highlight w:val="yellow"/>
                <w:lang w:eastAsia="en-US"/>
              </w:rPr>
              <w:t>installation service and repair services</w:t>
            </w:r>
          </w:p>
        </w:tc>
        <w:tc>
          <w:tcPr>
            <w:tcW w:w="5367" w:type="dxa"/>
          </w:tcPr>
          <w:p w14:paraId="57E0B057" w14:textId="77777777" w:rsidR="00205883" w:rsidRDefault="00205883" w:rsidP="00205883">
            <w:pPr>
              <w:pStyle w:val="TableContents"/>
              <w:numPr>
                <w:ilvl w:val="0"/>
                <w:numId w:val="4"/>
              </w:numPr>
              <w:rPr>
                <w:rFonts w:asciiTheme="minorHAnsi" w:hAnsiTheme="minorHAnsi"/>
                <w:sz w:val="22"/>
                <w:szCs w:val="22"/>
                <w:highlight w:val="yellow"/>
              </w:rPr>
            </w:pPr>
            <w:r w:rsidRPr="007E69E7">
              <w:rPr>
                <w:rFonts w:asciiTheme="minorHAnsi" w:hAnsiTheme="minorHAnsi"/>
                <w:sz w:val="22"/>
                <w:szCs w:val="22"/>
                <w:highlight w:val="yellow"/>
              </w:rPr>
              <w:t>License should be valid by the time of evaluating tende</w:t>
            </w:r>
            <w:r>
              <w:rPr>
                <w:rFonts w:asciiTheme="minorHAnsi" w:hAnsiTheme="minorHAnsi"/>
                <w:sz w:val="22"/>
                <w:szCs w:val="22"/>
                <w:highlight w:val="yellow"/>
              </w:rPr>
              <w:t>r.</w:t>
            </w:r>
          </w:p>
          <w:p w14:paraId="61D9D44E" w14:textId="1DE0AABB" w:rsidR="00205883" w:rsidRDefault="00205883" w:rsidP="00205883">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 xml:space="preserve">Specification of the </w:t>
            </w:r>
            <w:r w:rsidR="00983690">
              <w:rPr>
                <w:rFonts w:asciiTheme="minorHAnsi" w:hAnsiTheme="minorHAnsi"/>
                <w:sz w:val="22"/>
                <w:szCs w:val="22"/>
                <w:highlight w:val="yellow"/>
              </w:rPr>
              <w:t>copy printer</w:t>
            </w:r>
            <w:r>
              <w:rPr>
                <w:rFonts w:asciiTheme="minorHAnsi" w:hAnsiTheme="minorHAnsi"/>
                <w:sz w:val="22"/>
                <w:szCs w:val="22"/>
                <w:highlight w:val="yellow"/>
              </w:rPr>
              <w:t xml:space="preserve"> should be provided</w:t>
            </w:r>
          </w:p>
          <w:p w14:paraId="3077D2D0" w14:textId="505E4D09" w:rsidR="00205883" w:rsidRDefault="00205883" w:rsidP="00205883">
            <w:pPr>
              <w:pStyle w:val="TableContents"/>
              <w:numPr>
                <w:ilvl w:val="0"/>
                <w:numId w:val="4"/>
              </w:numPr>
              <w:rPr>
                <w:rFonts w:asciiTheme="minorHAnsi" w:hAnsiTheme="minorHAnsi"/>
                <w:sz w:val="22"/>
                <w:szCs w:val="22"/>
              </w:rPr>
            </w:pPr>
            <w:r>
              <w:rPr>
                <w:rFonts w:asciiTheme="minorHAnsi" w:hAnsiTheme="minorHAnsi"/>
                <w:sz w:val="22"/>
                <w:szCs w:val="22"/>
                <w:highlight w:val="yellow"/>
              </w:rPr>
              <w:t>Warranty should be provided and shown in the tender document</w:t>
            </w:r>
            <w:r w:rsidRPr="007E69E7">
              <w:rPr>
                <w:rFonts w:asciiTheme="minorHAnsi" w:hAnsiTheme="minorHAnsi"/>
                <w:sz w:val="22"/>
                <w:szCs w:val="22"/>
                <w:highlight w:val="yellow"/>
              </w:rPr>
              <w:t xml:space="preserve"> </w:t>
            </w:r>
          </w:p>
          <w:p w14:paraId="4CBE2644" w14:textId="23BF672D" w:rsidR="00983690" w:rsidRPr="007E69E7" w:rsidRDefault="00983690" w:rsidP="00205883">
            <w:pPr>
              <w:pStyle w:val="TableContents"/>
              <w:numPr>
                <w:ilvl w:val="0"/>
                <w:numId w:val="4"/>
              </w:numPr>
              <w:rPr>
                <w:rFonts w:asciiTheme="minorHAnsi" w:hAnsiTheme="minorHAnsi"/>
                <w:sz w:val="22"/>
                <w:szCs w:val="22"/>
              </w:rPr>
            </w:pPr>
            <w:r>
              <w:rPr>
                <w:rFonts w:asciiTheme="minorHAnsi" w:hAnsiTheme="minorHAnsi"/>
                <w:sz w:val="22"/>
                <w:szCs w:val="22"/>
              </w:rPr>
              <w:t>Installation and repair services should be specified</w:t>
            </w:r>
          </w:p>
          <w:p w14:paraId="4BA71FA2" w14:textId="7ABA8005" w:rsidR="00A657B9" w:rsidRPr="007E69E7" w:rsidRDefault="00A657B9" w:rsidP="00205883">
            <w:pPr>
              <w:pStyle w:val="TableContents"/>
              <w:ind w:left="720"/>
              <w:rPr>
                <w:rFonts w:asciiTheme="minorHAnsi" w:hAnsiTheme="minorHAnsi"/>
                <w:sz w:val="22"/>
                <w:szCs w:val="22"/>
                <w:highlight w:val="yellow"/>
              </w:rPr>
            </w:pPr>
          </w:p>
        </w:tc>
        <w:tc>
          <w:tcPr>
            <w:tcW w:w="1360" w:type="dxa"/>
            <w:vAlign w:val="center"/>
          </w:tcPr>
          <w:p w14:paraId="657554B4" w14:textId="7A427BFD" w:rsidR="007E69E7" w:rsidRPr="007E69E7" w:rsidRDefault="000273F6" w:rsidP="007E69E7">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5</w:t>
            </w:r>
            <w:r w:rsidR="00A657B9">
              <w:rPr>
                <w:rFonts w:asciiTheme="minorHAnsi" w:hAnsiTheme="minorHAnsi"/>
                <w:sz w:val="22"/>
                <w:szCs w:val="22"/>
                <w:highlight w:val="yellow"/>
                <w:lang w:eastAsia="en-US"/>
              </w:rPr>
              <w:t>0</w:t>
            </w:r>
          </w:p>
        </w:tc>
      </w:tr>
      <w:tr w:rsidR="007E69E7" w:rsidRPr="00DF2302" w14:paraId="7395E14D" w14:textId="77777777" w:rsidTr="006E17EC">
        <w:trPr>
          <w:cantSplit/>
          <w:tblHeader/>
        </w:trPr>
        <w:tc>
          <w:tcPr>
            <w:tcW w:w="2430" w:type="dxa"/>
            <w:vAlign w:val="center"/>
          </w:tcPr>
          <w:p w14:paraId="58A5C5B6" w14:textId="715101A9" w:rsidR="007E69E7" w:rsidRPr="007E69E7" w:rsidRDefault="00205883" w:rsidP="007E69E7">
            <w:pPr>
              <w:pStyle w:val="TableContents"/>
              <w:rPr>
                <w:rFonts w:asciiTheme="minorHAnsi" w:hAnsiTheme="minorHAnsi"/>
                <w:sz w:val="22"/>
                <w:szCs w:val="22"/>
                <w:highlight w:val="yellow"/>
                <w:lang w:eastAsia="en-US"/>
              </w:rPr>
            </w:pPr>
            <w:r w:rsidRPr="007E69E7">
              <w:rPr>
                <w:rFonts w:asciiTheme="minorHAnsi" w:hAnsiTheme="minorHAnsi"/>
                <w:sz w:val="22"/>
                <w:szCs w:val="22"/>
                <w:highlight w:val="yellow"/>
                <w:lang w:eastAsia="en-US"/>
              </w:rPr>
              <w:t>Delivery time</w:t>
            </w:r>
            <w:r>
              <w:rPr>
                <w:rFonts w:asciiTheme="minorHAnsi" w:hAnsiTheme="minorHAnsi"/>
                <w:sz w:val="22"/>
                <w:szCs w:val="22"/>
                <w:highlight w:val="yellow"/>
                <w:lang w:eastAsia="en-US"/>
              </w:rPr>
              <w:t xml:space="preserve"> and Quotation</w:t>
            </w:r>
          </w:p>
        </w:tc>
        <w:tc>
          <w:tcPr>
            <w:tcW w:w="5367" w:type="dxa"/>
          </w:tcPr>
          <w:p w14:paraId="0B68080C" w14:textId="77777777" w:rsidR="00205883" w:rsidRDefault="00205883" w:rsidP="00205883">
            <w:pPr>
              <w:pStyle w:val="TableContents"/>
              <w:numPr>
                <w:ilvl w:val="0"/>
                <w:numId w:val="5"/>
              </w:numPr>
              <w:rPr>
                <w:rFonts w:asciiTheme="minorHAnsi" w:hAnsiTheme="minorHAnsi"/>
                <w:sz w:val="22"/>
                <w:szCs w:val="22"/>
                <w:highlight w:val="yellow"/>
              </w:rPr>
            </w:pPr>
            <w:r w:rsidRPr="007E69E7">
              <w:rPr>
                <w:rFonts w:asciiTheme="minorHAnsi" w:hAnsiTheme="minorHAnsi"/>
                <w:sz w:val="22"/>
                <w:szCs w:val="22"/>
                <w:highlight w:val="yellow"/>
              </w:rPr>
              <w:t>Period for goods to be available in Tarawa to be specified</w:t>
            </w:r>
          </w:p>
          <w:p w14:paraId="23A8F695" w14:textId="310975B3" w:rsidR="00A657B9" w:rsidRPr="007E69E7" w:rsidRDefault="00205883" w:rsidP="00205883">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Quotation should be clear</w:t>
            </w:r>
          </w:p>
        </w:tc>
        <w:tc>
          <w:tcPr>
            <w:tcW w:w="1360" w:type="dxa"/>
            <w:vAlign w:val="center"/>
          </w:tcPr>
          <w:p w14:paraId="240875A4" w14:textId="637BBD36" w:rsidR="007E69E7" w:rsidRPr="007E69E7" w:rsidRDefault="000273F6" w:rsidP="007E69E7">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w:t>
            </w:r>
            <w:r w:rsidR="00A657B9">
              <w:rPr>
                <w:rFonts w:asciiTheme="minorHAnsi" w:hAnsiTheme="minorHAnsi"/>
                <w:sz w:val="22"/>
                <w:szCs w:val="22"/>
                <w:highlight w:val="yellow"/>
                <w:lang w:eastAsia="en-US"/>
              </w:rPr>
              <w:t>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ins w:id="15" w:author="Sven Erik" w:date="2020-08-26T15:40:00Z">
        <w:r w:rsidR="00B57649">
          <w:rPr>
            <w:rFonts w:ascii="Calibri" w:hAnsi="Calibri"/>
            <w:b/>
            <w:lang w:val="en-GB"/>
          </w:rPr>
          <w:t>(</w:t>
        </w:r>
      </w:ins>
      <w:r w:rsidRPr="00DF2302">
        <w:rPr>
          <w:rFonts w:ascii="Calibri" w:hAnsi="Calibri"/>
          <w:b/>
          <w:lang w:val="en-GB"/>
        </w:rPr>
        <w:t>tc / lc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BEE97" w14:textId="77777777" w:rsidR="00381DB8" w:rsidRDefault="00381DB8">
      <w:r>
        <w:separator/>
      </w:r>
    </w:p>
  </w:endnote>
  <w:endnote w:type="continuationSeparator" w:id="0">
    <w:p w14:paraId="04E9A507" w14:textId="77777777" w:rsidR="00381DB8" w:rsidRDefault="00381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796E7DC7"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83690" w:rsidRPr="00983690">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83690" w:rsidRPr="00983690">
      <w:rPr>
        <w:noProof/>
        <w:color w:val="17365D" w:themeColor="text2" w:themeShade="BF"/>
        <w:lang w:val="sv-SE"/>
      </w:rPr>
      <w:t>4</w:t>
    </w:r>
    <w:r>
      <w:rPr>
        <w:color w:val="17365D" w:themeColor="text2" w:themeShade="BF"/>
      </w:rPr>
      <w:fldChar w:fldCharType="end"/>
    </w:r>
  </w:p>
  <w:p w14:paraId="213B5D63" w14:textId="4F674F35" w:rsidR="00D15CF2" w:rsidRDefault="004878F3" w:rsidP="004878F3">
    <w:pPr>
      <w:pStyle w:val="Footer"/>
    </w:pPr>
    <w:r>
      <w:fldChar w:fldCharType="begin"/>
    </w:r>
    <w:r>
      <w:instrText xml:space="preserve"> DATE \@ "yyyy-MM-dd" </w:instrText>
    </w:r>
    <w:r>
      <w:fldChar w:fldCharType="separate"/>
    </w:r>
    <w:r w:rsidR="000273F6">
      <w:rPr>
        <w:noProof/>
      </w:rPr>
      <w:t>2025-07-28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AE8E5" w14:textId="77777777" w:rsidR="00381DB8" w:rsidRDefault="00381DB8">
      <w:r>
        <w:separator/>
      </w:r>
    </w:p>
  </w:footnote>
  <w:footnote w:type="continuationSeparator" w:id="0">
    <w:p w14:paraId="58FE5356" w14:textId="77777777" w:rsidR="00381DB8" w:rsidRDefault="00381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7696714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7D6C93" w:rsidRPr="007D6C93">
      <w:rPr>
        <w:rFonts w:ascii="Arial" w:hAnsi="Arial" w:cs="Arial"/>
        <w:b/>
        <w:bCs/>
        <w:sz w:val="22"/>
        <w:szCs w:val="22"/>
      </w:rPr>
      <w:t>RFQ-24-G002-24</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547844279">
    <w:abstractNumId w:val="2"/>
  </w:num>
  <w:num w:numId="2" w16cid:durableId="735739423">
    <w:abstractNumId w:val="7"/>
  </w:num>
  <w:num w:numId="3" w16cid:durableId="1152261404">
    <w:abstractNumId w:val="6"/>
  </w:num>
  <w:num w:numId="4" w16cid:durableId="437415065">
    <w:abstractNumId w:val="5"/>
  </w:num>
  <w:num w:numId="5" w16cid:durableId="252516621">
    <w:abstractNumId w:val="0"/>
  </w:num>
  <w:num w:numId="6" w16cid:durableId="2145345867">
    <w:abstractNumId w:val="4"/>
  </w:num>
  <w:num w:numId="7" w16cid:durableId="1889493508">
    <w:abstractNumId w:val="1"/>
  </w:num>
  <w:num w:numId="8" w16cid:durableId="1556700600">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3F6"/>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220D"/>
    <w:rsid w:val="000A3A65"/>
    <w:rsid w:val="000A4C62"/>
    <w:rsid w:val="000A5296"/>
    <w:rsid w:val="000A7C73"/>
    <w:rsid w:val="000B0B90"/>
    <w:rsid w:val="000B1C2E"/>
    <w:rsid w:val="000B2C80"/>
    <w:rsid w:val="000B4497"/>
    <w:rsid w:val="000B5F4D"/>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20B"/>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28C1"/>
    <w:rsid w:val="001535CA"/>
    <w:rsid w:val="00154C8B"/>
    <w:rsid w:val="00155772"/>
    <w:rsid w:val="00156024"/>
    <w:rsid w:val="0015629F"/>
    <w:rsid w:val="00157281"/>
    <w:rsid w:val="001575F7"/>
    <w:rsid w:val="00160266"/>
    <w:rsid w:val="00161178"/>
    <w:rsid w:val="00161AD2"/>
    <w:rsid w:val="00162007"/>
    <w:rsid w:val="00162946"/>
    <w:rsid w:val="001662EF"/>
    <w:rsid w:val="001707B8"/>
    <w:rsid w:val="00171720"/>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A1C7B"/>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193"/>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5883"/>
    <w:rsid w:val="00206A63"/>
    <w:rsid w:val="00207331"/>
    <w:rsid w:val="00207C4E"/>
    <w:rsid w:val="002108D2"/>
    <w:rsid w:val="00210C6E"/>
    <w:rsid w:val="002114FB"/>
    <w:rsid w:val="00214127"/>
    <w:rsid w:val="0021447B"/>
    <w:rsid w:val="00216E68"/>
    <w:rsid w:val="002205D6"/>
    <w:rsid w:val="002220FB"/>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398D"/>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1DB8"/>
    <w:rsid w:val="003822FD"/>
    <w:rsid w:val="003842B6"/>
    <w:rsid w:val="003849E8"/>
    <w:rsid w:val="003849F9"/>
    <w:rsid w:val="003854F3"/>
    <w:rsid w:val="0038683A"/>
    <w:rsid w:val="00387A05"/>
    <w:rsid w:val="00390706"/>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3C3C"/>
    <w:rsid w:val="003B4392"/>
    <w:rsid w:val="003B4DD1"/>
    <w:rsid w:val="003B4ECE"/>
    <w:rsid w:val="003B5AF9"/>
    <w:rsid w:val="003B5ECE"/>
    <w:rsid w:val="003C0955"/>
    <w:rsid w:val="003C0A7D"/>
    <w:rsid w:val="003C1F1F"/>
    <w:rsid w:val="003C3B9D"/>
    <w:rsid w:val="003C7843"/>
    <w:rsid w:val="003C7A2F"/>
    <w:rsid w:val="003C7CB5"/>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37465"/>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508"/>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57795"/>
    <w:rsid w:val="00560CF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325"/>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3AF"/>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575"/>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7B1"/>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2801"/>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78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6C93"/>
    <w:rsid w:val="007D7AF7"/>
    <w:rsid w:val="007E0244"/>
    <w:rsid w:val="007E0FBE"/>
    <w:rsid w:val="007E2C32"/>
    <w:rsid w:val="007E3D18"/>
    <w:rsid w:val="007E4289"/>
    <w:rsid w:val="007E55B3"/>
    <w:rsid w:val="007E675A"/>
    <w:rsid w:val="007E69E7"/>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28C"/>
    <w:rsid w:val="008A1360"/>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546"/>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629"/>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17B6"/>
    <w:rsid w:val="0094214B"/>
    <w:rsid w:val="00945767"/>
    <w:rsid w:val="0094678C"/>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83690"/>
    <w:rsid w:val="00990E7B"/>
    <w:rsid w:val="009916F3"/>
    <w:rsid w:val="009921BE"/>
    <w:rsid w:val="00992F9D"/>
    <w:rsid w:val="0099323C"/>
    <w:rsid w:val="00993409"/>
    <w:rsid w:val="009941A9"/>
    <w:rsid w:val="00997B5D"/>
    <w:rsid w:val="009A2D95"/>
    <w:rsid w:val="009A30D6"/>
    <w:rsid w:val="009A4E7E"/>
    <w:rsid w:val="009A5F9C"/>
    <w:rsid w:val="009B041C"/>
    <w:rsid w:val="009B0AE6"/>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49D1"/>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57B9"/>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68AD"/>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2D29"/>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D7D3E"/>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3270"/>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541"/>
    <w:rsid w:val="00BB460B"/>
    <w:rsid w:val="00BB5D8F"/>
    <w:rsid w:val="00BB600D"/>
    <w:rsid w:val="00BB75D3"/>
    <w:rsid w:val="00BB7C8C"/>
    <w:rsid w:val="00BC024F"/>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067F3"/>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594B"/>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5F0B"/>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54A"/>
    <w:rsid w:val="00DC362B"/>
    <w:rsid w:val="00DC4992"/>
    <w:rsid w:val="00DC4CA3"/>
    <w:rsid w:val="00DC4DF7"/>
    <w:rsid w:val="00DC6B1B"/>
    <w:rsid w:val="00DC6DEE"/>
    <w:rsid w:val="00DD1099"/>
    <w:rsid w:val="00DD15BF"/>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5A87098-7792-4EB9-BFC6-EE9A55B6C279}">
  <ds:schemaRefs>
    <ds:schemaRef ds:uri="http://schemas.openxmlformats.org/officeDocument/2006/bibliography"/>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804</Words>
  <Characters>4585</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5379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2</cp:revision>
  <cp:lastPrinted>2016-10-18T02:57:00Z</cp:lastPrinted>
  <dcterms:created xsi:type="dcterms:W3CDTF">2025-07-27T21:31:00Z</dcterms:created>
  <dcterms:modified xsi:type="dcterms:W3CDTF">2025-07-27T21:31:00Z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32c4580e-de78-472b-ad18-93088f37b1ae</vt:lpwstr>
  </property>
</Properties>
</file>